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Ruby Pelling (NESO)" w:date="2024-11-05T13:2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E609C10" w14:textId="57C48F7A" w:rsidR="2DE3E2BD" w:rsidRDefault="2DE3E2BD" w:rsidP="2CBE02F7">
      <w:pPr>
        <w:pStyle w:val="ListParagraph"/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0529315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E02CE0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AD4DA86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6" w:author="Lizzie Timmins (NESO)" w:date="2024-11-05T11:45:00Z"/>
          <w:rFonts w:ascii="Arial" w:hAnsi="Arial" w:cs="Arial"/>
          <w:sz w:val="24"/>
          <w:szCs w:val="24"/>
        </w:rPr>
      </w:pPr>
      <w:ins w:id="1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9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1" w:author="Lizzie Timmins (NESO)" w:date="2024-11-05T11:45:00Z"/>
        </w:rPr>
      </w:pPr>
      <w:ins w:id="24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716F" w14:textId="77777777" w:rsidR="00592F5A" w:rsidRDefault="00592F5A" w:rsidP="005E4CD6">
      <w:pPr>
        <w:spacing w:after="0" w:line="240" w:lineRule="auto"/>
      </w:pPr>
      <w:r>
        <w:separator/>
      </w:r>
    </w:p>
  </w:endnote>
  <w:endnote w:type="continuationSeparator" w:id="0">
    <w:p w14:paraId="4A55C5F0" w14:textId="77777777" w:rsidR="00592F5A" w:rsidRDefault="00592F5A" w:rsidP="005E4CD6">
      <w:pPr>
        <w:spacing w:after="0" w:line="240" w:lineRule="auto"/>
      </w:pPr>
      <w:r>
        <w:continuationSeparator/>
      </w:r>
    </w:p>
  </w:endnote>
  <w:endnote w:type="continuationNotice" w:id="1">
    <w:p w14:paraId="676D0322" w14:textId="77777777" w:rsidR="00592F5A" w:rsidRDefault="00592F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F3A3" w14:textId="77777777" w:rsidR="00592F5A" w:rsidRDefault="00592F5A" w:rsidP="005E4CD6">
      <w:pPr>
        <w:spacing w:after="0" w:line="240" w:lineRule="auto"/>
      </w:pPr>
      <w:r>
        <w:separator/>
      </w:r>
    </w:p>
  </w:footnote>
  <w:footnote w:type="continuationSeparator" w:id="0">
    <w:p w14:paraId="0FEA2168" w14:textId="77777777" w:rsidR="00592F5A" w:rsidRDefault="00592F5A" w:rsidP="005E4CD6">
      <w:pPr>
        <w:spacing w:after="0" w:line="240" w:lineRule="auto"/>
      </w:pPr>
      <w:r>
        <w:continuationSeparator/>
      </w:r>
    </w:p>
  </w:footnote>
  <w:footnote w:type="continuationNotice" w:id="1">
    <w:p w14:paraId="226960DD" w14:textId="77777777" w:rsidR="00592F5A" w:rsidRDefault="00592F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ocumentProtection w:edit="comments" w:enforcement="1" w:cryptProviderType="rsaAES" w:cryptAlgorithmClass="hash" w:cryptAlgorithmType="typeAny" w:cryptAlgorithmSid="14" w:cryptSpinCount="100000" w:hash="GZeiAOmQnImF3h23tSz9tg+17JFfOgMZqhYK39SFejaKrOKQMjWO19G/HdzmU/d3njcky19JnYp/aeTGcYZUzg==" w:salt="MVOtKTWKFBN5agxjSyYMoA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1BC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0371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146F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7796E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5F1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528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2C4B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2F5A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0C21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A38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3BA3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57F04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9FE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A82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179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4208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3B7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870A7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17D7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3E9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6F59"/>
    <w:rsid w:val="00D77C94"/>
    <w:rsid w:val="00D803A7"/>
    <w:rsid w:val="00D804B9"/>
    <w:rsid w:val="00D808B2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6BB6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2CE0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30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BE02F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3E2BD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8E6992F8-416C-4713-84C0-A8CCBB27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DD52B-1835-4E23-8F2B-50C9D7A0D38B}"/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2345</Words>
  <Characters>13367</Characters>
  <Application>Microsoft Office Word</Application>
  <DocSecurity>8</DocSecurity>
  <Lines>111</Lines>
  <Paragraphs>31</Paragraphs>
  <ScaleCrop>false</ScaleCrop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>Lizzie Timmins (NESO)</cp:lastModifiedBy>
  <cp:revision>217</cp:revision>
  <dcterms:created xsi:type="dcterms:W3CDTF">2024-10-21T21:39:00Z</dcterms:created>
  <dcterms:modified xsi:type="dcterms:W3CDTF">2024-11-05T16:00:00Z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